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D171A" w14:textId="4FD5AAE3" w:rsidR="00AB54C2" w:rsidRDefault="006A7694" w:rsidP="00E375B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A769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Офіційний висновок</w:t>
      </w:r>
    </w:p>
    <w:p w14:paraId="53099969" w14:textId="2DFFB254" w:rsidR="006A7694" w:rsidRDefault="006A7694" w:rsidP="00E375B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фінансового відділу Савранської селищної ради</w:t>
      </w:r>
    </w:p>
    <w:p w14:paraId="4568FEB5" w14:textId="68003673" w:rsidR="006A7694" w:rsidRDefault="006A7694" w:rsidP="00E375B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9DBF629" w14:textId="4F34D4BE" w:rsidR="003C101D" w:rsidRDefault="006A7694" w:rsidP="005736F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61BEA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>Станом на 01.01.2025 року обсяг залишку коштів спеціального фонду на котловому рахунку фінансового відділу за субвенцією з державного бюджету місцевим бюджетам на забезпечення харчуванням учнів початкових класів закладів загальної середньої освіти складає 1730,5 тис. грн. Дана субвенція передбачена розпорядженням Кабінету Міністрів України від 26 грудня 2024 року №1323 «Про розподіл субвенції з державного бюджету місцевим бюджетам на забезпечення харчуванням учнів початкових класів закладів загальної середньої освіти за спеціальним фондом у 2024 році».</w:t>
      </w:r>
      <w:r w:rsidR="00A66E09">
        <w:rPr>
          <w:rFonts w:ascii="Times New Roman" w:hAnsi="Times New Roman" w:cs="Times New Roman"/>
          <w:sz w:val="28"/>
          <w:szCs w:val="28"/>
          <w:lang w:val="uk-UA"/>
        </w:rPr>
        <w:t xml:space="preserve"> До бюджету селищної ради кошти субвенції надійшли </w:t>
      </w:r>
      <w:r w:rsidR="003C101D">
        <w:rPr>
          <w:rFonts w:ascii="Times New Roman" w:hAnsi="Times New Roman" w:cs="Times New Roman"/>
          <w:sz w:val="28"/>
          <w:szCs w:val="28"/>
          <w:lang w:val="uk-UA"/>
        </w:rPr>
        <w:t xml:space="preserve">27 грудня 2024 року та перенесені в залишок на початок року.   Відповідно Постанови Кабінету Міністрів України від 10 січня 2025 року №13 «Про внесення змін до пункту 1 постанови Кабінету Міністрів України від 11 березня 2022 року  №252» до проєкту рішення Савранської селищної ради про внесення змін до селищного бюджету Савранської територіальної громади на 2025 рік </w:t>
      </w:r>
      <w:r w:rsidR="00FB71A3">
        <w:rPr>
          <w:rFonts w:ascii="Times New Roman" w:hAnsi="Times New Roman" w:cs="Times New Roman"/>
          <w:sz w:val="28"/>
          <w:szCs w:val="28"/>
          <w:lang w:val="uk-UA"/>
        </w:rPr>
        <w:t xml:space="preserve">включено </w:t>
      </w:r>
      <w:r w:rsidR="003C101D">
        <w:rPr>
          <w:rFonts w:ascii="Times New Roman" w:hAnsi="Times New Roman" w:cs="Times New Roman"/>
          <w:sz w:val="28"/>
          <w:szCs w:val="28"/>
          <w:lang w:val="uk-UA"/>
        </w:rPr>
        <w:t>розподіл залишку даної субвенції. Кошти направляються відділу освіти, молоді та спорту по КПКВК 0611403 в сумі 1730,5 тис. грн.</w:t>
      </w:r>
    </w:p>
    <w:p w14:paraId="72C2CEB5" w14:textId="2FF362BC" w:rsidR="003C101D" w:rsidRDefault="00010A4A" w:rsidP="005736F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683D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Hlk187916135"/>
      <w:r w:rsidR="00683DCF">
        <w:rPr>
          <w:rFonts w:ascii="Times New Roman" w:hAnsi="Times New Roman" w:cs="Times New Roman"/>
          <w:sz w:val="28"/>
          <w:szCs w:val="28"/>
          <w:lang w:val="uk-UA"/>
        </w:rPr>
        <w:t xml:space="preserve">Постановою Кабінету Міністрів України від 31.12.2024 року №1554 здійснено розподіл субвенції на 2025 рік між громадами на </w:t>
      </w:r>
      <w:bookmarkEnd w:id="0"/>
      <w:r w:rsidR="00683DCF" w:rsidRPr="00683DCF">
        <w:rPr>
          <w:rFonts w:ascii="Times New Roman" w:hAnsi="Times New Roman" w:cs="Times New Roman"/>
          <w:sz w:val="28"/>
          <w:szCs w:val="28"/>
          <w:lang w:val="uk-UA"/>
        </w:rPr>
        <w:t>реалізацію публічного інвестиційного проекту на забезпечення якісної, сучасної та доступної загальної середньої освіти «Нова українська школа</w:t>
      </w:r>
      <w:r w:rsidR="00683DCF">
        <w:rPr>
          <w:rFonts w:ascii="Times New Roman" w:hAnsi="Times New Roman" w:cs="Times New Roman"/>
          <w:sz w:val="28"/>
          <w:szCs w:val="28"/>
          <w:lang w:val="uk-UA"/>
        </w:rPr>
        <w:t>. Савранській селищній раді сума субвенції склала 929,9 тис. грн.</w:t>
      </w:r>
    </w:p>
    <w:p w14:paraId="7E20E7CC" w14:textId="5B364777" w:rsidR="00683DCF" w:rsidRDefault="00683DCF" w:rsidP="005736F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Постановою Кабінету Міністрів України від 27.12.2024 року №1515 здійснено розподіл субвенції на 2025 рік між громадами на здійснення доплат педагогічним працівникам закладів загальної середньої освіти. </w:t>
      </w:r>
      <w:bookmarkStart w:id="1" w:name="_Hlk187916551"/>
      <w:r>
        <w:rPr>
          <w:rFonts w:ascii="Times New Roman" w:hAnsi="Times New Roman" w:cs="Times New Roman"/>
          <w:sz w:val="28"/>
          <w:szCs w:val="28"/>
          <w:lang w:val="uk-UA"/>
        </w:rPr>
        <w:t>Розподіл субвенції здійснено на період січень – червень 2025 року, по Савранській субвенції сума субвенції – 2406,6 тис. грн.</w:t>
      </w:r>
    </w:p>
    <w:bookmarkEnd w:id="1"/>
    <w:p w14:paraId="3EB3993B" w14:textId="47408AF5" w:rsidR="0027376A" w:rsidRDefault="00683DCF" w:rsidP="005736F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C214D6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Розпорядженням Одеської ОДА від 14.01.2025 року №20/А-2025 розподілено субвенцію з державного бюджету місцевим бюджетам на </w:t>
      </w:r>
      <w:r w:rsidR="00C214D6" w:rsidRPr="00C214D6">
        <w:rPr>
          <w:rFonts w:ascii="Times New Roman" w:hAnsi="Times New Roman" w:cs="Times New Roman"/>
          <w:sz w:val="28"/>
          <w:szCs w:val="28"/>
          <w:lang w:val="uk-UA"/>
        </w:rPr>
        <w:t>здійснення переданих видатків у сфері освіти за рахунок коштів освітньої субвенції</w:t>
      </w:r>
      <w:r w:rsidR="00C214D6">
        <w:rPr>
          <w:rFonts w:ascii="Times New Roman" w:hAnsi="Times New Roman" w:cs="Times New Roman"/>
          <w:sz w:val="28"/>
          <w:szCs w:val="28"/>
          <w:lang w:val="uk-UA"/>
        </w:rPr>
        <w:t xml:space="preserve"> (заробітна плата з нарахуваннями педагогічним працівникам інклюзивно – ресурсного центру). </w:t>
      </w:r>
      <w:r w:rsidR="0027376A">
        <w:rPr>
          <w:rFonts w:ascii="Times New Roman" w:hAnsi="Times New Roman" w:cs="Times New Roman"/>
          <w:sz w:val="28"/>
          <w:szCs w:val="28"/>
          <w:lang w:val="uk-UA"/>
        </w:rPr>
        <w:t>Розподіл субвенції здійснено на період січень – червень 2025 року, по Савранській субвенції сума субвенції – 738,880 тис. грн.</w:t>
      </w:r>
    </w:p>
    <w:p w14:paraId="4C60769F" w14:textId="134EAE39" w:rsidR="00683DCF" w:rsidRDefault="006E5703" w:rsidP="005736F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5736F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Надано субвенцію </w:t>
      </w:r>
      <w:r w:rsidRPr="006E5703">
        <w:rPr>
          <w:rFonts w:ascii="Times New Roman" w:hAnsi="Times New Roman" w:cs="Times New Roman"/>
          <w:sz w:val="28"/>
          <w:szCs w:val="28"/>
          <w:lang w:val="uk-UA"/>
        </w:rPr>
        <w:t>з державного бюджету місцевим бюджетам на надання державної підтримки особам з особливими освітніми потребами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(витяг з Повідомлення №1 від 06.01.2025 року про зміни до річного розпису асигнувань державного бюджету на 2025 рік) в сумі 231,2 тис. грн.</w:t>
      </w:r>
    </w:p>
    <w:p w14:paraId="4FD34739" w14:textId="28B0A9EC" w:rsidR="00095D2A" w:rsidRPr="00683DCF" w:rsidRDefault="00095D2A" w:rsidP="005736F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736F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>Всі міжбюджетні трансферти (включаючи залишок субвенції з державного бюджету на забезпечення харчуванням учнів початкових класів) направляються відділу освіти молоді та спорту Савранської селищної ради. Загальна сума субвенцій – 6037,8 тис.грн.</w:t>
      </w:r>
    </w:p>
    <w:p w14:paraId="0AA25E30" w14:textId="12041063" w:rsidR="003C101D" w:rsidRDefault="003C101D" w:rsidP="00A61B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0F55B3D" w14:textId="284193CD" w:rsidR="003C101D" w:rsidRDefault="003C101D" w:rsidP="00A61B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Начальник фінансового відділу                                          </w:t>
      </w:r>
      <w:r w:rsidR="005736F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Алла КОЛЕБЛЮК</w:t>
      </w:r>
    </w:p>
    <w:p w14:paraId="06D2B7E2" w14:textId="5F3C1E6D" w:rsidR="00E04558" w:rsidRPr="006A7694" w:rsidRDefault="003C101D" w:rsidP="00A61B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04558" w:rsidRPr="006A7694" w:rsidSect="005736F0">
      <w:pgSz w:w="11906" w:h="16838"/>
      <w:pgMar w:top="425" w:right="851" w:bottom="24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4C2"/>
    <w:rsid w:val="00010A4A"/>
    <w:rsid w:val="00095D2A"/>
    <w:rsid w:val="0027376A"/>
    <w:rsid w:val="003C101D"/>
    <w:rsid w:val="005736F0"/>
    <w:rsid w:val="00683DCF"/>
    <w:rsid w:val="006A7694"/>
    <w:rsid w:val="006E5703"/>
    <w:rsid w:val="00A61BEA"/>
    <w:rsid w:val="00A66E09"/>
    <w:rsid w:val="00AB54C2"/>
    <w:rsid w:val="00C214D6"/>
    <w:rsid w:val="00E04558"/>
    <w:rsid w:val="00E375B8"/>
    <w:rsid w:val="00FB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F5345"/>
  <w15:chartTrackingRefBased/>
  <w15:docId w15:val="{BD0D8F22-54D0-4C45-B6A3-67736841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13</cp:revision>
  <dcterms:created xsi:type="dcterms:W3CDTF">2025-01-13T08:12:00Z</dcterms:created>
  <dcterms:modified xsi:type="dcterms:W3CDTF">2025-01-16T09:31:00Z</dcterms:modified>
</cp:coreProperties>
</file>